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F19FC" w14:textId="77777777"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E76B29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14:paraId="68D4A32C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4084CBE4" w14:textId="5AF255FF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418EBBCD" w14:textId="1DD9FB12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29343F">
        <w:rPr>
          <w:szCs w:val="22"/>
        </w:rPr>
        <w:t>DPO</w:t>
      </w:r>
      <w:r>
        <w:rPr>
          <w:szCs w:val="22"/>
        </w:rPr>
        <w:t xml:space="preserve">, </w:t>
      </w:r>
    </w:p>
    <w:p w14:paraId="1BC77660" w14:textId="4E819670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4E14FE9E" w14:textId="5C7529AB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29343F">
        <w:rPr>
          <w:szCs w:val="22"/>
        </w:rPr>
        <w:t>DPO</w:t>
      </w:r>
      <w:r>
        <w:rPr>
          <w:szCs w:val="22"/>
        </w:rPr>
        <w:t xml:space="preserve">: </w:t>
      </w:r>
    </w:p>
    <w:p w14:paraId="1678C0A7" w14:textId="15CC5CF1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29343F">
        <w:rPr>
          <w:szCs w:val="22"/>
        </w:rPr>
        <w:t>DPO</w:t>
      </w:r>
    </w:p>
    <w:p w14:paraId="3183848F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1D813D24" w14:textId="5B838EF9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  <w:bookmarkStart w:id="0" w:name="_GoBack"/>
      <w:bookmarkEnd w:id="0"/>
    </w:p>
    <w:p w14:paraId="021343BB" w14:textId="6110D0EE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29343F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381A1282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5B44DA32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7B73A041" w14:textId="7FB77845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29343F">
        <w:t>DPO</w:t>
      </w:r>
      <w:r>
        <w:t xml:space="preserve"> i při výjezdu z areálu </w:t>
      </w:r>
      <w:r w:rsidR="0029343F">
        <w:t>DPO</w:t>
      </w:r>
      <w:r>
        <w:t>.</w:t>
      </w:r>
    </w:p>
    <w:p w14:paraId="1DD7D3A1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BDE7E42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219EA1B7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5DAEA725" w14:textId="3C8DEA19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29343F">
        <w:t>DPO</w:t>
      </w:r>
      <w:r>
        <w:t xml:space="preserve"> povolen na základě ověření přítomnosti vedoucího navštěvovaného pracoviště a jeho souhlasu s návštěvou.</w:t>
      </w:r>
    </w:p>
    <w:p w14:paraId="104F2317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701EB5E" w14:textId="4F719056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29343F">
        <w:t>DPO</w:t>
      </w:r>
      <w:r>
        <w:t xml:space="preserve">, zejména s určením trasy a místem k odstavení dopravního prostředku, a poté vpustí návštěvu do areálu </w:t>
      </w:r>
      <w:r w:rsidR="0029343F">
        <w:t>DPO</w:t>
      </w:r>
      <w:r>
        <w:t>.</w:t>
      </w:r>
    </w:p>
    <w:p w14:paraId="2FAF4FF6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739B6FE6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2D20BB19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5BB68153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038C45CA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375E1ACB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3036B15E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3D3F31E6" w14:textId="52BB05BD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29343F">
        <w:rPr>
          <w:b/>
          <w:bCs/>
          <w:color w:val="000000"/>
          <w:szCs w:val="22"/>
        </w:rPr>
        <w:t>DPO</w:t>
      </w:r>
    </w:p>
    <w:p w14:paraId="3C6A1AB9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4D9000B3" w14:textId="5810CA13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 w:rsidRPr="003C38FB">
        <w:rPr>
          <w:sz w:val="22"/>
          <w:szCs w:val="22"/>
        </w:rPr>
        <w:t>druhé smluvní strany</w:t>
      </w:r>
      <w:r w:rsidRPr="003C38FB">
        <w:rPr>
          <w:color w:val="000000"/>
          <w:sz w:val="22"/>
          <w:szCs w:val="22"/>
        </w:rPr>
        <w:t xml:space="preserve"> i </w:t>
      </w:r>
      <w:r w:rsidR="0029343F">
        <w:rPr>
          <w:color w:val="000000"/>
          <w:sz w:val="22"/>
          <w:szCs w:val="22"/>
        </w:rPr>
        <w:t>DPO</w:t>
      </w:r>
      <w:r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2877B689" w14:textId="17253138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13A261A4" w14:textId="0E726009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57888913" w14:textId="7A77CA1A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2BFF7618" w14:textId="4014C173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29343F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AD2CEE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29343F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0262488B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F85BD76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18C21DDB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A0017B3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209A1043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16E92D6" w14:textId="10889CFF"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>V Ostravě dne</w:t>
      </w:r>
      <w:r w:rsidR="00E55325">
        <w:rPr>
          <w:sz w:val="24"/>
          <w:szCs w:val="24"/>
        </w:rPr>
        <w:t>:</w:t>
      </w:r>
      <w:r w:rsidRPr="0056468A">
        <w:rPr>
          <w:sz w:val="24"/>
          <w:szCs w:val="24"/>
        </w:rPr>
        <w:t xml:space="preserve"> </w:t>
      </w:r>
      <w:r w:rsidRPr="0056468A">
        <w:rPr>
          <w:sz w:val="24"/>
          <w:szCs w:val="24"/>
        </w:rPr>
        <w:tab/>
        <w:t>V</w:t>
      </w:r>
      <w:r w:rsidR="00E55325">
        <w:rPr>
          <w:sz w:val="24"/>
          <w:szCs w:val="24"/>
        </w:rPr>
        <w:t> …</w:t>
      </w:r>
      <w:r w:rsidR="00AC396E">
        <w:rPr>
          <w:sz w:val="24"/>
          <w:szCs w:val="24"/>
        </w:rPr>
        <w:t>…………</w:t>
      </w:r>
      <w:r w:rsidR="003D5C10">
        <w:rPr>
          <w:sz w:val="24"/>
          <w:szCs w:val="24"/>
        </w:rPr>
        <w:t xml:space="preserve"> </w:t>
      </w:r>
      <w:r w:rsidR="00E55325">
        <w:rPr>
          <w:sz w:val="24"/>
          <w:szCs w:val="24"/>
        </w:rPr>
        <w:t>d</w:t>
      </w:r>
      <w:r w:rsidRPr="0056468A">
        <w:rPr>
          <w:sz w:val="24"/>
          <w:szCs w:val="24"/>
        </w:rPr>
        <w:t>ne</w:t>
      </w:r>
      <w:r w:rsidR="00E55325">
        <w:rPr>
          <w:sz w:val="24"/>
          <w:szCs w:val="24"/>
        </w:rPr>
        <w:t>:</w:t>
      </w:r>
    </w:p>
    <w:p w14:paraId="1A03F3EF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24B1E9A6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585D4644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0D5D8B0E" w14:textId="77777777"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14:paraId="58AC3E39" w14:textId="6D5F2241" w:rsidR="00E55325" w:rsidRDefault="00CB7ABA" w:rsidP="00E55325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 w:rsidRPr="00CB7ABA">
        <w:rPr>
          <w:sz w:val="22"/>
          <w:szCs w:val="22"/>
        </w:rPr>
        <w:t>Ing. Martin Chovanec</w:t>
      </w:r>
      <w:r w:rsidRPr="00CB7ABA" w:rsidDel="00CB7ABA">
        <w:rPr>
          <w:sz w:val="22"/>
          <w:szCs w:val="22"/>
        </w:rPr>
        <w:t xml:space="preserve"> </w:t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 w:rsidRPr="006F7395">
        <w:rPr>
          <w:i/>
          <w:sz w:val="22"/>
          <w:szCs w:val="22"/>
        </w:rPr>
        <w:t>jméno a funkce statutárního nebo</w:t>
      </w:r>
    </w:p>
    <w:p w14:paraId="62DBFC01" w14:textId="75B20F0C" w:rsidR="003D5C10" w:rsidRPr="0056468A" w:rsidRDefault="00CB7ABA" w:rsidP="00E55325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 w:rsidRPr="00CB7ABA">
        <w:rPr>
          <w:color w:val="000000"/>
          <w:szCs w:val="24"/>
        </w:rPr>
        <w:t>ředitel úseku technického</w:t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 w:rsidRPr="006F7395">
        <w:rPr>
          <w:i/>
          <w:sz w:val="22"/>
          <w:szCs w:val="22"/>
        </w:rPr>
        <w:t>oprávněného zástupce dodavatele</w:t>
      </w:r>
      <w:r w:rsidR="003D5C10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 w:rsidRPr="006F7395">
        <w:rPr>
          <w:i/>
          <w:color w:val="00B0F0"/>
          <w:sz w:val="22"/>
          <w:szCs w:val="22"/>
        </w:rPr>
        <w:t>(POZN. Doplní dodavatel. Poté poznámku vymažte)</w:t>
      </w:r>
      <w:r w:rsidR="003D5C10">
        <w:rPr>
          <w:color w:val="000000"/>
          <w:szCs w:val="24"/>
        </w:rPr>
        <w:tab/>
      </w:r>
      <w:r w:rsidR="003D5C10">
        <w:rPr>
          <w:color w:val="000000"/>
          <w:szCs w:val="24"/>
        </w:rPr>
        <w:tab/>
      </w:r>
    </w:p>
    <w:sectPr w:rsidR="003D5C10" w:rsidRPr="0056468A" w:rsidSect="004D0094">
      <w:headerReference w:type="default" r:id="rId8"/>
      <w:headerReference w:type="first" r:id="rId9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67690" w14:textId="77777777" w:rsidR="00DC429A" w:rsidRDefault="00DC429A" w:rsidP="00360830">
      <w:r>
        <w:separator/>
      </w:r>
    </w:p>
  </w:endnote>
  <w:endnote w:type="continuationSeparator" w:id="0">
    <w:p w14:paraId="17A0E24B" w14:textId="77777777" w:rsidR="00DC429A" w:rsidRDefault="00DC429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5846CA" w14:textId="77777777" w:rsidR="00DC429A" w:rsidRDefault="00DC429A" w:rsidP="00360830">
      <w:r>
        <w:separator/>
      </w:r>
    </w:p>
  </w:footnote>
  <w:footnote w:type="continuationSeparator" w:id="0">
    <w:p w14:paraId="129EC92B" w14:textId="77777777" w:rsidR="00DC429A" w:rsidRDefault="00DC429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78B56" w14:textId="5CDB09C3" w:rsidR="009A6B24" w:rsidRPr="003D5C10" w:rsidRDefault="009A6B24" w:rsidP="003D5C10">
    <w:pPr>
      <w:pStyle w:val="Zhlav"/>
      <w:spacing w:after="0"/>
      <w:jc w:val="lef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D5BD704" wp14:editId="67546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26F83" w14:textId="2E8042F8" w:rsidR="009A6B24" w:rsidRPr="0078089F" w:rsidRDefault="009A6B24" w:rsidP="00FB0341">
    <w:pPr>
      <w:pStyle w:val="Zhlav"/>
      <w:tabs>
        <w:tab w:val="clear" w:pos="4536"/>
        <w:tab w:val="center" w:pos="4253"/>
      </w:tabs>
      <w:spacing w:after="0"/>
      <w:jc w:val="right"/>
      <w:rPr>
        <w:sz w:val="20"/>
        <w:szCs w:val="20"/>
      </w:rPr>
    </w:pPr>
    <w:r w:rsidRPr="003B4767">
      <w:rPr>
        <w:noProof/>
        <w:sz w:val="20"/>
        <w:szCs w:val="20"/>
        <w:lang w:eastAsia="cs-CZ"/>
      </w:rPr>
      <w:drawing>
        <wp:anchor distT="0" distB="0" distL="114300" distR="114300" simplePos="0" relativeHeight="251657216" behindDoc="0" locked="0" layoutInCell="1" allowOverlap="1" wp14:anchorId="2BEA69B9" wp14:editId="5AE696ED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B4767">
      <w:rPr>
        <w:sz w:val="20"/>
        <w:szCs w:val="20"/>
      </w:rPr>
      <w:t xml:space="preserve">                        </w:t>
    </w:r>
    <w:r w:rsidR="00FB0341">
      <w:rPr>
        <w:sz w:val="20"/>
        <w:szCs w:val="20"/>
      </w:rPr>
      <w:t xml:space="preserve">                               </w:t>
    </w:r>
    <w:r w:rsidRPr="003B4767">
      <w:rPr>
        <w:sz w:val="20"/>
        <w:szCs w:val="20"/>
      </w:rPr>
      <w:t xml:space="preserve">  </w:t>
    </w:r>
    <w:r w:rsidR="003B4767" w:rsidRPr="003B4767">
      <w:rPr>
        <w:sz w:val="20"/>
        <w:szCs w:val="20"/>
      </w:rPr>
      <w:t>„</w:t>
    </w:r>
    <w:r w:rsidR="002D4567" w:rsidRPr="002D4567">
      <w:rPr>
        <w:sz w:val="20"/>
        <w:szCs w:val="20"/>
      </w:rPr>
      <w:t xml:space="preserve">PD – Modernizace </w:t>
    </w:r>
    <w:r w:rsidR="00FB0341">
      <w:rPr>
        <w:sz w:val="20"/>
        <w:szCs w:val="20"/>
      </w:rPr>
      <w:t>tramvajových tratí 2023-2026</w:t>
    </w:r>
    <w:r w:rsidR="00B5492D">
      <w:rPr>
        <w:sz w:val="20"/>
        <w:szCs w:val="20"/>
      </w:rPr>
      <w:t xml:space="preserve"> II.</w:t>
    </w:r>
    <w:r w:rsidR="003B4767" w:rsidRPr="003B4767">
      <w:rPr>
        <w:sz w:val="20"/>
        <w:szCs w:val="20"/>
      </w:rPr>
      <w:t>“</w:t>
    </w:r>
  </w:p>
  <w:p w14:paraId="134CD15B" w14:textId="5332DC17" w:rsidR="009A6B24" w:rsidRPr="003C2D78" w:rsidRDefault="00FB0341" w:rsidP="00FB0341">
    <w:pPr>
      <w:pStyle w:val="Zhlav"/>
      <w:tabs>
        <w:tab w:val="clear" w:pos="4536"/>
        <w:tab w:val="clear" w:pos="9072"/>
      </w:tabs>
      <w:spacing w:after="0"/>
      <w:jc w:val="center"/>
      <w:rPr>
        <w:sz w:val="20"/>
        <w:szCs w:val="20"/>
      </w:rPr>
    </w:pPr>
    <w:r>
      <w:rPr>
        <w:sz w:val="20"/>
        <w:szCs w:val="20"/>
      </w:rPr>
      <w:tab/>
      <w:t xml:space="preserve">              </w:t>
    </w:r>
    <w:r w:rsidR="0078089F">
      <w:rPr>
        <w:sz w:val="20"/>
        <w:szCs w:val="20"/>
      </w:rPr>
      <w:t xml:space="preserve"> </w:t>
    </w:r>
    <w:r w:rsidR="002C76BF">
      <w:rPr>
        <w:sz w:val="20"/>
        <w:szCs w:val="20"/>
      </w:rPr>
      <w:t xml:space="preserve"> </w:t>
    </w:r>
    <w:r w:rsidR="009A6B24"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objednatele</w:t>
    </w:r>
    <w:r w:rsidR="009A6B24" w:rsidRPr="003C2D78">
      <w:rPr>
        <w:sz w:val="20"/>
        <w:szCs w:val="20"/>
      </w:rPr>
      <w:t xml:space="preserve">: </w:t>
    </w:r>
  </w:p>
  <w:p w14:paraId="05083E98" w14:textId="39158DAC" w:rsidR="009A6B24" w:rsidRDefault="008D296B" w:rsidP="00FB0341">
    <w:pPr>
      <w:pStyle w:val="Zhlav"/>
      <w:tabs>
        <w:tab w:val="clear" w:pos="4536"/>
        <w:tab w:val="center" w:pos="5954"/>
      </w:tabs>
      <w:spacing w:after="0"/>
      <w:rPr>
        <w:ins w:id="1" w:author="Kubátková Hana, Ing." w:date="2021-07-08T10:31:00Z"/>
        <w:b/>
        <w:sz w:val="20"/>
        <w:szCs w:val="20"/>
      </w:rPr>
    </w:pPr>
    <w:r>
      <w:rPr>
        <w:sz w:val="20"/>
        <w:szCs w:val="20"/>
      </w:rPr>
      <w:tab/>
      <w:t xml:space="preserve">                                                   </w:t>
    </w:r>
    <w:r w:rsidR="0078089F">
      <w:rPr>
        <w:sz w:val="20"/>
        <w:szCs w:val="20"/>
      </w:rPr>
      <w:t xml:space="preserve">    </w:t>
    </w:r>
    <w:r w:rsidR="009A6B24"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="009A6B24" w:rsidRPr="003C2D78">
      <w:rPr>
        <w:sz w:val="20"/>
        <w:szCs w:val="20"/>
      </w:rPr>
      <w:t>:</w:t>
    </w:r>
    <w:r w:rsidR="009A6B24" w:rsidRPr="003C2D78">
      <w:rPr>
        <w:b/>
        <w:sz w:val="20"/>
        <w:szCs w:val="20"/>
      </w:rPr>
      <w:t xml:space="preserve"> </w:t>
    </w:r>
  </w:p>
  <w:p w14:paraId="0AE8CB8A" w14:textId="49B87EF3" w:rsidR="00B633AC" w:rsidRPr="003C2D78" w:rsidRDefault="00B633AC" w:rsidP="00FB0341">
    <w:pPr>
      <w:pStyle w:val="Zhlav"/>
      <w:tabs>
        <w:tab w:val="clear" w:pos="4536"/>
        <w:tab w:val="center" w:pos="6237"/>
      </w:tabs>
      <w:spacing w:after="0"/>
      <w:rPr>
        <w:sz w:val="20"/>
        <w:szCs w:val="20"/>
      </w:rPr>
    </w:pPr>
    <w:r>
      <w:rPr>
        <w:sz w:val="20"/>
        <w:szCs w:val="20"/>
      </w:rPr>
      <w:tab/>
      <w:t xml:space="preserve">                                    </w:t>
    </w:r>
    <w:r w:rsidR="00BF4620">
      <w:rPr>
        <w:sz w:val="20"/>
        <w:szCs w:val="20"/>
      </w:rPr>
      <w:t xml:space="preserve">                   </w:t>
    </w:r>
    <w:r w:rsidR="00FB0341">
      <w:rPr>
        <w:sz w:val="20"/>
        <w:szCs w:val="20"/>
      </w:rPr>
      <w:t xml:space="preserve">    </w:t>
    </w:r>
    <w:r w:rsidR="00BF4620">
      <w:rPr>
        <w:sz w:val="20"/>
        <w:szCs w:val="20"/>
      </w:rPr>
      <w:t>Příloha č. 4</w:t>
    </w:r>
    <w:r>
      <w:rPr>
        <w:sz w:val="20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ubátková Hana, Ing.">
    <w15:presenceInfo w15:providerId="AD" w15:userId="S-1-5-21-1688287415-1860907588-483988704-227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22AD1"/>
    <w:rsid w:val="0007345D"/>
    <w:rsid w:val="000A59BF"/>
    <w:rsid w:val="000B2EA8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42A3A"/>
    <w:rsid w:val="00271EB9"/>
    <w:rsid w:val="00276D8B"/>
    <w:rsid w:val="00285FEA"/>
    <w:rsid w:val="0029343F"/>
    <w:rsid w:val="0029663E"/>
    <w:rsid w:val="002B2000"/>
    <w:rsid w:val="002B73A0"/>
    <w:rsid w:val="002C08F2"/>
    <w:rsid w:val="002C3DE4"/>
    <w:rsid w:val="002C76BF"/>
    <w:rsid w:val="002D4567"/>
    <w:rsid w:val="003008B5"/>
    <w:rsid w:val="003078A2"/>
    <w:rsid w:val="003156E3"/>
    <w:rsid w:val="003243C8"/>
    <w:rsid w:val="003315AA"/>
    <w:rsid w:val="00352C97"/>
    <w:rsid w:val="00360830"/>
    <w:rsid w:val="00362826"/>
    <w:rsid w:val="00370917"/>
    <w:rsid w:val="003B4767"/>
    <w:rsid w:val="003B4D14"/>
    <w:rsid w:val="003B74C1"/>
    <w:rsid w:val="003C0EB6"/>
    <w:rsid w:val="003C2D78"/>
    <w:rsid w:val="003C38FB"/>
    <w:rsid w:val="003C55AE"/>
    <w:rsid w:val="003D02B6"/>
    <w:rsid w:val="003D15BD"/>
    <w:rsid w:val="003D5C10"/>
    <w:rsid w:val="003E509B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85D27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8346C"/>
    <w:rsid w:val="00695E4E"/>
    <w:rsid w:val="006B6270"/>
    <w:rsid w:val="006D163D"/>
    <w:rsid w:val="00715CA1"/>
    <w:rsid w:val="00716A20"/>
    <w:rsid w:val="007204E1"/>
    <w:rsid w:val="00722C98"/>
    <w:rsid w:val="007417BF"/>
    <w:rsid w:val="00765420"/>
    <w:rsid w:val="0078089F"/>
    <w:rsid w:val="00794F98"/>
    <w:rsid w:val="007B131A"/>
    <w:rsid w:val="007D0AC0"/>
    <w:rsid w:val="007D2F14"/>
    <w:rsid w:val="007E0DCC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C5250"/>
    <w:rsid w:val="008D296B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3692F"/>
    <w:rsid w:val="00A713E9"/>
    <w:rsid w:val="00A74C13"/>
    <w:rsid w:val="00A779FE"/>
    <w:rsid w:val="00A8744E"/>
    <w:rsid w:val="00A9063C"/>
    <w:rsid w:val="00AA473F"/>
    <w:rsid w:val="00AA6ACD"/>
    <w:rsid w:val="00AB1A8B"/>
    <w:rsid w:val="00AC396E"/>
    <w:rsid w:val="00AD0597"/>
    <w:rsid w:val="00AD2CEE"/>
    <w:rsid w:val="00AD4108"/>
    <w:rsid w:val="00AF2968"/>
    <w:rsid w:val="00B12706"/>
    <w:rsid w:val="00B15006"/>
    <w:rsid w:val="00B27219"/>
    <w:rsid w:val="00B31897"/>
    <w:rsid w:val="00B5492D"/>
    <w:rsid w:val="00B633AC"/>
    <w:rsid w:val="00B63507"/>
    <w:rsid w:val="00B8164E"/>
    <w:rsid w:val="00BD6B3C"/>
    <w:rsid w:val="00BE7A69"/>
    <w:rsid w:val="00BF0445"/>
    <w:rsid w:val="00BF429D"/>
    <w:rsid w:val="00BF4620"/>
    <w:rsid w:val="00C00D39"/>
    <w:rsid w:val="00C02A74"/>
    <w:rsid w:val="00C162A1"/>
    <w:rsid w:val="00C20BED"/>
    <w:rsid w:val="00C21181"/>
    <w:rsid w:val="00C35ED8"/>
    <w:rsid w:val="00C37193"/>
    <w:rsid w:val="00C60DAC"/>
    <w:rsid w:val="00C914BB"/>
    <w:rsid w:val="00CA1A2F"/>
    <w:rsid w:val="00CB5F7B"/>
    <w:rsid w:val="00CB7ABA"/>
    <w:rsid w:val="00CE0465"/>
    <w:rsid w:val="00CE6C4F"/>
    <w:rsid w:val="00CF7595"/>
    <w:rsid w:val="00D24B69"/>
    <w:rsid w:val="00D527A9"/>
    <w:rsid w:val="00D85B54"/>
    <w:rsid w:val="00D92C11"/>
    <w:rsid w:val="00D944C9"/>
    <w:rsid w:val="00DB64BA"/>
    <w:rsid w:val="00DC255F"/>
    <w:rsid w:val="00DC429A"/>
    <w:rsid w:val="00DF3CFF"/>
    <w:rsid w:val="00E55325"/>
    <w:rsid w:val="00E66AC2"/>
    <w:rsid w:val="00E76B29"/>
    <w:rsid w:val="00E92E61"/>
    <w:rsid w:val="00E97538"/>
    <w:rsid w:val="00EA6B11"/>
    <w:rsid w:val="00EB74CE"/>
    <w:rsid w:val="00EC3581"/>
    <w:rsid w:val="00EC7FE4"/>
    <w:rsid w:val="00EE2F17"/>
    <w:rsid w:val="00F007B8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B0341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3D16A0"/>
  <w15:docId w15:val="{631BD393-36C6-4E34-A3EE-70A577DA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3C38FB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C5359-9DD5-4FA0-863D-BD7CE95DB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780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Kubátková Hana, Ing.</cp:lastModifiedBy>
  <cp:revision>7</cp:revision>
  <cp:lastPrinted>2015-04-20T05:50:00Z</cp:lastPrinted>
  <dcterms:created xsi:type="dcterms:W3CDTF">2021-07-08T08:32:00Z</dcterms:created>
  <dcterms:modified xsi:type="dcterms:W3CDTF">2021-09-22T08:36:00Z</dcterms:modified>
</cp:coreProperties>
</file>